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1C" w:rsidRPr="00057779" w:rsidRDefault="0038208C">
      <w:pPr>
        <w:rPr>
          <w:rFonts w:ascii="Times New Roman" w:hAnsi="Times New Roman" w:cs="Times New Roman"/>
          <w:b/>
          <w:bCs/>
          <w:sz w:val="20"/>
          <w:szCs w:val="20"/>
          <w:rPrChange w:id="0" w:author="Author">
            <w:rPr/>
          </w:rPrChange>
        </w:rPr>
      </w:pPr>
      <w:bookmarkStart w:id="1" w:name="_GoBack"/>
      <w:bookmarkEnd w:id="1"/>
      <w:ins w:id="2" w:author="Author">
        <w:r w:rsidRPr="00057779">
          <w:rPr>
            <w:rFonts w:ascii="Times New Roman" w:hAnsi="Times New Roman" w:cs="Times New Roman"/>
            <w:b/>
            <w:bCs/>
            <w:sz w:val="20"/>
            <w:szCs w:val="20"/>
            <w:rPrChange w:id="3" w:author="Author">
              <w:rPr/>
            </w:rPrChange>
          </w:rPr>
          <w:t>Annex II</w:t>
        </w:r>
      </w:ins>
    </w:p>
    <w:p w:rsidR="0006591C" w:rsidRPr="0006591C" w:rsidRDefault="0006591C" w:rsidP="0006591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591C">
        <w:rPr>
          <w:rFonts w:ascii="Times New Roman" w:hAnsi="Times New Roman" w:cs="Times New Roman"/>
          <w:b/>
          <w:bCs/>
          <w:sz w:val="20"/>
          <w:szCs w:val="20"/>
        </w:rPr>
        <w:t xml:space="preserve">S.23.04 </w:t>
      </w:r>
      <w:r w:rsidR="00D221AB">
        <w:rPr>
          <w:rFonts w:ascii="Times New Roman" w:hAnsi="Times New Roman" w:cs="Times New Roman"/>
          <w:b/>
          <w:bCs/>
          <w:sz w:val="20"/>
          <w:szCs w:val="20"/>
        </w:rPr>
        <w:t xml:space="preserve">- </w:t>
      </w:r>
      <w:r w:rsidRPr="0054439E">
        <w:rPr>
          <w:rFonts w:ascii="Times New Roman" w:hAnsi="Times New Roman" w:cs="Times New Roman"/>
          <w:b/>
          <w:sz w:val="20"/>
          <w:szCs w:val="20"/>
        </w:rPr>
        <w:t>List of items on own funds (OF-B1)</w:t>
      </w:r>
    </w:p>
    <w:p w:rsidR="0006591C" w:rsidRPr="0054439E" w:rsidRDefault="0006591C" w:rsidP="0006591C">
      <w:pPr>
        <w:rPr>
          <w:rFonts w:ascii="Times New Roman" w:hAnsi="Times New Roman" w:cs="Times New Roman"/>
          <w:b/>
          <w:sz w:val="20"/>
          <w:szCs w:val="20"/>
        </w:rPr>
      </w:pPr>
      <w:r w:rsidRPr="0054439E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relates to annual submission for individual entities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4536"/>
      </w:tblGrid>
      <w:tr w:rsidR="0013263C" w:rsidRPr="00483E15" w:rsidTr="0054439E">
        <w:tc>
          <w:tcPr>
            <w:tcW w:w="1668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1F219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:rsidR="00BA5550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(A77.1:A.77.n)</w:t>
            </w:r>
          </w:p>
        </w:tc>
        <w:tc>
          <w:tcPr>
            <w:tcW w:w="2835" w:type="dxa"/>
          </w:tcPr>
          <w:p w:rsidR="001F2190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CC1EA6" w:rsidRPr="0054439E" w:rsidDel="00CC1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1F2190" w:rsidRPr="0054439E" w:rsidRDefault="00DD6A8A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B77.1:B77.n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693FC5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 (in reporting currency)</w:t>
            </w:r>
          </w:p>
        </w:tc>
        <w:tc>
          <w:tcPr>
            <w:tcW w:w="4536" w:type="dxa"/>
          </w:tcPr>
          <w:p w:rsidR="00DD6A8A" w:rsidRPr="0054439E" w:rsidRDefault="00DD6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individual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C77.1:C77.n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–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</w:tc>
        <w:tc>
          <w:tcPr>
            <w:tcW w:w="4536" w:type="dxa"/>
          </w:tcPr>
          <w:p w:rsidR="00DD6A8A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6269" w:rsidRDefault="00CE626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079" w:rsidRPr="0054439E" w:rsidRDefault="0080207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2 - Tier 1 – unrestricted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 – 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2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02079" w:rsidRPr="0054439E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D77.1:D77.n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</w:tc>
        <w:tc>
          <w:tcPr>
            <w:tcW w:w="4536" w:type="dxa"/>
          </w:tcPr>
          <w:p w:rsidR="00F24258" w:rsidRPr="009A167E" w:rsidRDefault="001C6A32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>This is the original currency</w:t>
            </w:r>
            <w:r w:rsidR="00FC7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F77.1:F77.n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473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counted under the transitional provisions.</w:t>
            </w:r>
          </w:p>
          <w:p w:rsidR="00CE6269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r w:rsidR="00AC58B5">
              <w:rPr>
                <w:rFonts w:ascii="Times New Roman" w:hAnsi="Times New Roman" w:cs="Times New Roman"/>
                <w:sz w:val="20"/>
                <w:szCs w:val="20"/>
              </w:rPr>
              <w:t xml:space="preserve">Counted under </w:t>
            </w:r>
            <w:proofErr w:type="spellStart"/>
            <w:r w:rsidR="00AC58B5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C58B5" w:rsidRPr="009A167E" w:rsidRDefault="00AC58B5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CE6269" w:rsidRPr="0054439E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G77.1:G77.n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Counterparty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counterparty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H77.1:H77.n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1C6A32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4" w:author="Author">
              <w:r w:rsidR="00CC1EA6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5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6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7" w:author="Author">
              <w:r w:rsidR="001C6A32" w:rsidRPr="00483E15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8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9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I77.1:I77.n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Maturity date</w:t>
            </w:r>
          </w:p>
        </w:tc>
        <w:tc>
          <w:tcPr>
            <w:tcW w:w="4536" w:type="dxa"/>
          </w:tcPr>
          <w:p w:rsidR="001C6A32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10" w:author="Author">
              <w:r w:rsidR="00CC1EA6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11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12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13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14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C0110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J77.1:J77.n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15" w:author="Author">
              <w:r w:rsidR="00CC1EA6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16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17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18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del w:id="19" w:author="Author">
              <w:r w:rsidR="001C6A32" w:rsidRPr="00483E15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</w:del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20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C0120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K77.1:K77.n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the further call dates of the subordinated </w:t>
            </w:r>
            <w:ins w:id="21" w:author="Author">
              <w:r w:rsidR="00EC7BBA" w:rsidRPr="0054439E">
                <w:rPr>
                  <w:rFonts w:ascii="Times New Roman" w:hAnsi="Times New Roman" w:cs="Times New Roman"/>
                  <w:sz w:val="20"/>
                  <w:szCs w:val="20"/>
                </w:rPr>
                <w:t>mutual members’ accounts</w:t>
              </w:r>
            </w:ins>
            <w:del w:id="22" w:author="Author">
              <w:r w:rsidRPr="0054439E" w:rsidDel="00EC7BBA">
                <w:rPr>
                  <w:rFonts w:ascii="Times New Roman" w:hAnsi="Times New Roman" w:cs="Times New Roman"/>
                  <w:sz w:val="20"/>
                  <w:szCs w:val="20"/>
                </w:rPr>
                <w:delText>liabilities</w:delText>
              </w:r>
            </w:del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L77.1:L77.n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422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- Details of incentives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 redeem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These are the incentives to redeem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23" w:author="Author">
              <w:r w:rsidR="00CC1EA6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C0140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M77.1:M77.n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D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Notice</w:t>
            </w:r>
            <w:r w:rsidR="00960D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24" w:author="Author">
              <w:r w:rsidR="00960D13">
                <w:rPr>
                  <w:rFonts w:ascii="Times New Roman" w:hAnsi="Times New Roman" w:cs="Times New Roman"/>
                  <w:sz w:val="20"/>
                  <w:szCs w:val="20"/>
                </w:rPr>
                <w:t>period</w:t>
              </w:r>
            </w:ins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25" w:author="Author">
              <w:r w:rsidR="00CC1EA6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</w:t>
            </w:r>
            <w:ins w:id="26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580F13">
              <w:rPr>
                <w:rFonts w:ascii="Times New Roman" w:hAnsi="Times New Roman" w:cs="Times New Roman"/>
                <w:sz w:val="20"/>
                <w:szCs w:val="20"/>
              </w:rPr>
              <w:t>8601 format (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580F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N77.1:N77.n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 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Buy back during the year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Explanation if the item has been bought back</w:t>
            </w:r>
            <w:r w:rsidR="00A942FA">
              <w:rPr>
                <w:rFonts w:ascii="Times New Roman" w:hAnsi="Times New Roman" w:cs="Times New Roman"/>
                <w:sz w:val="20"/>
                <w:szCs w:val="20"/>
              </w:rPr>
              <w:t xml:space="preserve"> during the year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A87.1:A87.n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Description of preference shares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individual preference shares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B87.1:B87.n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C0210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C87.1:C87.n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preference share is counted under the transitional provisions.  </w:t>
            </w:r>
          </w:p>
          <w:p w:rsidR="00A2508A" w:rsidRDefault="00A250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2508A" w:rsidRPr="009A167E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2508A" w:rsidRPr="0054439E" w:rsidRDefault="00A250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C0220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D87.1:D87.n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Counterparty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(if specific)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holder of the preference shares if limited to a single party. If the shares are broadly issued, no data is required.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E87.1:E87.n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27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C0240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F87.1:F87.n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28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G87.1:G87.n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preference share.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H87.1:H87.n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Preference shares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Details of incentives to redeem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the incentives to redeem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A100.1:A100.n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liabilities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individual subordinated liabilities for </w:t>
            </w:r>
            <w:r w:rsidR="00912259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B100.1:B100.n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Amount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individual subordinated liabilities.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C100.1:C110.n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D100.1:D100.n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liabilities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C0320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E100.1:E100.n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ubordinated liabilities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– Lender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020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lender of the subordinated liabilities</w:t>
            </w:r>
            <w:ins w:id="29" w:author="Author">
              <w:r w:rsidR="00020276">
                <w:rPr>
                  <w:rFonts w:ascii="Times New Roman" w:hAnsi="Times New Roman" w:cs="Times New Roman"/>
                  <w:sz w:val="20"/>
                  <w:szCs w:val="20"/>
                </w:rPr>
                <w:t xml:space="preserve"> if specific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30" w:author="Author">
              <w:r w:rsidR="00020276">
                <w:rPr>
                  <w:rFonts w:ascii="Times New Roman" w:hAnsi="Times New Roman" w:cs="Times New Roman"/>
                  <w:sz w:val="20"/>
                  <w:szCs w:val="20"/>
                </w:rPr>
                <w:t xml:space="preserve"> If not specific this item shall not be reported. </w:t>
              </w:r>
            </w:ins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F100.1:F100.n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172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</w:t>
            </w:r>
            <w:del w:id="31" w:author="Author">
              <w:r w:rsidRPr="0054439E" w:rsidDel="001728F2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FE4348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liability is counted under the transitional provisions.</w:t>
            </w:r>
          </w:p>
          <w:p w:rsidR="00FE4348" w:rsidRDefault="00FE4348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FE4348" w:rsidRPr="009A167E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H100.1:H100.n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2" w:author="Author">
              <w:r w:rsidRPr="0054439E" w:rsidDel="001728F2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8598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33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I100.1:I100.n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Maturity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34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J100.1:J100.n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35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K100.1:K100.n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>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subordinated liabilities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L100.1:L100.n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Details of incentives to redeem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</w:t>
            </w:r>
            <w:r w:rsidR="00CE0373">
              <w:rPr>
                <w:rFonts w:ascii="Times New Roman" w:hAnsi="Times New Roman" w:cs="Times New Roman"/>
                <w:sz w:val="20"/>
                <w:szCs w:val="20"/>
              </w:rPr>
              <w:t xml:space="preserve">the details </w:t>
            </w:r>
            <w:r w:rsidR="0028005A">
              <w:rPr>
                <w:rFonts w:ascii="Times New Roman" w:hAnsi="Times New Roman" w:cs="Times New Roman"/>
                <w:sz w:val="20"/>
                <w:szCs w:val="20"/>
              </w:rPr>
              <w:t xml:space="preserve">about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 incentives to redeem 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M100.1:M100.n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Notice period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liabilities. 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</w:t>
            </w:r>
            <w:ins w:id="36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E56899">
              <w:rPr>
                <w:rFonts w:ascii="Times New Roman" w:hAnsi="Times New Roman" w:cs="Times New Roman"/>
                <w:sz w:val="20"/>
                <w:szCs w:val="20"/>
              </w:rPr>
              <w:t>8601 format (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E5689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A106.1:A106.n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1C6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Other items approved by supervisory authority as basic own funds not specified above  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other individual items approved by the supervisory authority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45B8C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7" w:author="Author">
              <w:r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B106.1:B106.n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other individual items approved by the supervisory authority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C106.1:C106.n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Currency code</w:t>
            </w:r>
          </w:p>
        </w:tc>
        <w:tc>
          <w:tcPr>
            <w:tcW w:w="4536" w:type="dxa"/>
          </w:tcPr>
          <w:p w:rsidR="00DD6A8A" w:rsidRPr="0054439E" w:rsidRDefault="00CC1EA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D106.1:D106.n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1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1.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E106.1:E106.n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2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2.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F106.1:F106.n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3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3.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C0510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G106.1:G106.n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</w:tcPr>
          <w:p w:rsidR="00CC1EA6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other individual items approved by the supervisory authority. It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38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39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40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41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845298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C0570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A501.1:A501n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-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 xml:space="preserve">shall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not be represented by the reconciliation reserve and do not meet the criteria to be classified as Solvency II own funds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Description</w:t>
            </w:r>
          </w:p>
        </w:tc>
        <w:tc>
          <w:tcPr>
            <w:tcW w:w="4536" w:type="dxa"/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cell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contain a description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fund item </w:t>
            </w:r>
            <w:del w:id="42" w:author="Author">
              <w:r w:rsidR="00A65BD0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del w:id="43" w:author="Author">
              <w:r w:rsidR="00A65BD0" w:rsidRPr="0054439E" w:rsidDel="003308D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20DCD" w:rsidRDefault="00845298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C0580</w:t>
            </w:r>
          </w:p>
          <w:p w:rsidR="00420AB5" w:rsidRPr="0054439E" w:rsidRDefault="00D20DCD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B501.1:B501.n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Total amount</w:t>
            </w:r>
          </w:p>
        </w:tc>
        <w:tc>
          <w:tcPr>
            <w:tcW w:w="4536" w:type="dxa"/>
          </w:tcPr>
          <w:p w:rsidR="00420AB5" w:rsidRPr="0054439E" w:rsidRDefault="00420AB5" w:rsidP="00A65B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 item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</w:t>
            </w:r>
            <w:r w:rsidR="00CC3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A113.1:A113.n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ncillary own funds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92C55">
              <w:rPr>
                <w:rFonts w:ascii="Times New Roman" w:hAnsi="Times New Roman" w:cs="Times New Roman"/>
                <w:bCs/>
                <w:sz w:val="20"/>
                <w:szCs w:val="20"/>
              </w:rPr>
              <w:t>Description</w:t>
            </w:r>
          </w:p>
        </w:tc>
        <w:tc>
          <w:tcPr>
            <w:tcW w:w="4536" w:type="dxa"/>
          </w:tcPr>
          <w:p w:rsidR="00420AB5" w:rsidRPr="0054439E" w:rsidRDefault="00420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details of each ancillary own fund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B68B6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C0600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B113.1:B113.n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for each ancillary own fund.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C0610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C113.1:C113.n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Counterpart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counterpart of each ancillary own fund.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C0620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D113.1:D113.n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ins w:id="44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45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46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47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C0630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E113.1:E113.n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1SO</w:t>
            </w:r>
            <w:ins w:id="48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del w:id="49" w:author="Author">
              <w:r w:rsidR="001C6A32" w:rsidRPr="0054439E" w:rsidDel="00BE3A5D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50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</w:ins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ins w:id="51" w:author="Author">
              <w:r w:rsidR="00BE3A5D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221AB" w:rsidRPr="00483E15" w:rsidTr="0054439E">
        <w:tc>
          <w:tcPr>
            <w:tcW w:w="9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21AB" w:rsidRPr="0054439E" w:rsidRDefault="00D221A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Adjustment for ring fenced funds and matching </w:t>
            </w:r>
            <w:r w:rsidRPr="00A92C55">
              <w:rPr>
                <w:rFonts w:ascii="Times New Roman" w:hAnsi="Times New Roman" w:cs="Times New Roman"/>
                <w:b/>
                <w:sz w:val="20"/>
                <w:szCs w:val="20"/>
              </w:rPr>
              <w:t>adjustment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>portfolios</w:t>
            </w:r>
          </w:p>
        </w:tc>
      </w:tr>
      <w:tr w:rsidR="00EE62F1" w:rsidRPr="00483E15" w:rsidTr="0054439E">
        <w:tc>
          <w:tcPr>
            <w:tcW w:w="1668" w:type="dxa"/>
            <w:tcBorders>
              <w:top w:val="single" w:sz="4" w:space="0" w:color="auto"/>
            </w:tcBorders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C0660</w:t>
            </w:r>
            <w:ins w:id="52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  <w:p w:rsidR="00E13B16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A115.1:A115.n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13B16" w:rsidRPr="0054439E" w:rsidRDefault="00277C56" w:rsidP="004F6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matching 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del w:id="53" w:author="Author">
              <w:r w:rsidRPr="00A92C55" w:rsidDel="004F6B3C">
                <w:rPr>
                  <w:rFonts w:ascii="Times New Roman" w:hAnsi="Times New Roman" w:cs="Times New Roman"/>
                  <w:sz w:val="20"/>
                  <w:szCs w:val="20"/>
                </w:rPr>
                <w:delText>Name</w:delText>
              </w:r>
            </w:del>
            <w:ins w:id="54" w:author="Author">
              <w:r w:rsidR="004F6B3C">
                <w:rPr>
                  <w:rFonts w:ascii="Times New Roman" w:hAnsi="Times New Roman" w:cs="Times New Roman"/>
                  <w:sz w:val="20"/>
                  <w:szCs w:val="20"/>
                </w:rPr>
                <w:t>Number</w:t>
              </w:r>
            </w:ins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F6B3C" w:rsidRPr="001C3CB5" w:rsidRDefault="004F6B3C" w:rsidP="004F6B3C">
            <w:pPr>
              <w:rPr>
                <w:ins w:id="55" w:author="Author"/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ins w:id="56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Identification number for a ring fenced fund or matching adjustment portfolio. This number is attributed by the undertaking and must be consistent over time and with the fund/portfolio number reported in other templates. </w:t>
              </w:r>
            </w:ins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57" w:author="Author">
              <w:r w:rsidRPr="0054439E" w:rsidDel="004F6B3C">
                <w:rPr>
                  <w:rFonts w:ascii="Times New Roman" w:hAnsi="Times New Roman" w:cs="Times New Roman"/>
                  <w:sz w:val="20"/>
                  <w:szCs w:val="20"/>
                </w:rPr>
                <w:delText>This is the name of each ring-fenced fund</w:delText>
              </w:r>
              <w:r w:rsidR="00AE746D" w:rsidRPr="0054439E" w:rsidDel="004F6B3C">
                <w:rPr>
                  <w:rFonts w:ascii="Times New Roman" w:hAnsi="Times New Roman" w:cs="Times New Roman"/>
                  <w:sz w:val="20"/>
                  <w:szCs w:val="20"/>
                </w:rPr>
                <w:delText>/ matching adjustment portfolio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C0670</w:t>
            </w:r>
            <w:ins w:id="58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  <w:p w:rsidR="00E13B16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B115.1:B115.n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 matching adjustment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Notional SCR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 of each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/each matching 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C0680</w:t>
            </w:r>
            <w:ins w:id="59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C115.1:C115.n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Notional SCR (negative results set to zero)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</w:t>
            </w:r>
            <w:ins w:id="60" w:author="Author">
              <w:r w:rsidR="00020276">
                <w:rPr>
                  <w:rFonts w:ascii="Times New Roman" w:hAnsi="Times New Roman" w:cs="Times New Roman"/>
                  <w:sz w:val="20"/>
                  <w:szCs w:val="20"/>
                </w:rPr>
                <w:t xml:space="preserve">. </w:t>
              </w:r>
            </w:ins>
            <w:del w:id="61" w:author="Author">
              <w:r w:rsidRPr="0054439E" w:rsidDel="0002027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8B7221" w:rsidDel="0002027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- </w:delText>
              </w:r>
            </w:del>
            <w:ins w:id="62" w:author="Author">
              <w:r w:rsidR="00020276">
                <w:rPr>
                  <w:rFonts w:ascii="Times New Roman" w:hAnsi="Times New Roman" w:cs="Times New Roman"/>
                  <w:sz w:val="20"/>
                  <w:szCs w:val="20"/>
                </w:rPr>
                <w:t xml:space="preserve">When the value is </w:t>
              </w:r>
            </w:ins>
            <w:del w:id="63" w:author="Author">
              <w:r w:rsidRPr="0054439E" w:rsidDel="0002027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with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negative </w:t>
            </w:r>
            <w:del w:id="64" w:author="Author">
              <w:r w:rsidRPr="0054439E" w:rsidDel="0002027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results set to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zero</w:t>
            </w:r>
            <w:ins w:id="65" w:author="Author">
              <w:r w:rsidR="00020276">
                <w:rPr>
                  <w:rFonts w:ascii="Times New Roman" w:hAnsi="Times New Roman" w:cs="Times New Roman"/>
                  <w:sz w:val="20"/>
                  <w:szCs w:val="20"/>
                </w:rPr>
                <w:t xml:space="preserve"> should be reported</w:t>
              </w:r>
            </w:ins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4645" w:rsidRPr="0054439E" w:rsidRDefault="00274645" w:rsidP="00274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C0690</w:t>
            </w:r>
            <w:ins w:id="66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D115.1:D115.n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36" w:type="dxa"/>
          </w:tcPr>
          <w:p w:rsidR="00E13B16" w:rsidRPr="0054439E" w:rsidRDefault="00E13B16" w:rsidP="00667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</w:t>
            </w:r>
            <w:del w:id="67" w:author="Author">
              <w:r w:rsidR="00557FD4" w:rsidRPr="0054439E" w:rsidDel="007C722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del w:id="68" w:author="Author">
              <w:r w:rsidRPr="0054439E" w:rsidDel="00667EB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each ring-fenced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/matching adjustment 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69" w:author="Author">
              <w:r w:rsidR="007C7228">
                <w:rPr>
                  <w:rFonts w:ascii="Times New Roman" w:hAnsi="Times New Roman" w:cs="Times New Roman"/>
                  <w:sz w:val="20"/>
                  <w:szCs w:val="20"/>
                </w:rPr>
                <w:t xml:space="preserve"> This value should reflect any </w:t>
              </w:r>
              <w:r w:rsidR="007C7228" w:rsidRPr="007C7228">
                <w:rPr>
                  <w:rFonts w:ascii="Times New Roman" w:hAnsi="Times New Roman" w:cs="Times New Roman"/>
                  <w:sz w:val="20"/>
                  <w:szCs w:val="20"/>
                </w:rPr>
                <w:t>deduction of future transfers attributable to shareholders</w:t>
              </w:r>
              <w:r w:rsidR="007C7228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C0700</w:t>
            </w:r>
            <w:ins w:id="70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E115.1:E115.n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ins w:id="71" w:author="Author">
              <w:r w:rsidR="00E027AC" w:rsidRPr="00E027AC">
                <w:rPr>
                  <w:rFonts w:ascii="Times New Roman" w:hAnsi="Times New Roman" w:cs="Times New Roman"/>
                  <w:sz w:val="20"/>
                  <w:szCs w:val="20"/>
                </w:rPr>
                <w:t>Future transfers attributable to shareholders</w:t>
              </w:r>
            </w:ins>
            <w:del w:id="72" w:author="Author">
              <w:r w:rsidR="00E13B16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Shareholder value in ring-fenced funds</w:delText>
              </w:r>
            </w:del>
          </w:p>
        </w:tc>
        <w:tc>
          <w:tcPr>
            <w:tcW w:w="4536" w:type="dxa"/>
          </w:tcPr>
          <w:p w:rsidR="00E13B16" w:rsidRPr="0054439E" w:rsidRDefault="000A1074" w:rsidP="000A1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Value of f</w:t>
              </w:r>
              <w:r w:rsidRPr="000A1074">
                <w:rPr>
                  <w:rFonts w:ascii="Times New Roman" w:hAnsi="Times New Roman" w:cs="Times New Roman"/>
                  <w:sz w:val="20"/>
                  <w:szCs w:val="20"/>
                </w:rPr>
                <w:t>uture transfers attributable to shareholders”</w:t>
              </w:r>
              <w:r w:rsidR="00600467" w:rsidRPr="0054439E">
                <w:rPr>
                  <w:rFonts w:ascii="Times New Roman" w:hAnsi="Times New Roman" w:cs="Times New Roman"/>
                  <w:sz w:val="20"/>
                  <w:szCs w:val="20"/>
                </w:rPr>
                <w:t xml:space="preserve"> of each ring-fenced fund/matching adjustment portfolio</w:t>
              </w:r>
              <w:r w:rsidRPr="000A1074">
                <w:rPr>
                  <w:rFonts w:ascii="Times New Roman" w:hAnsi="Times New Roman" w:cs="Times New Roman"/>
                  <w:sz w:val="20"/>
                  <w:szCs w:val="20"/>
                </w:rPr>
                <w:t xml:space="preserve"> according to art 80 (2) of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A1074">
                <w:rPr>
                  <w:rFonts w:ascii="Times New Roman" w:hAnsi="Times New Roman" w:cs="Times New Roman"/>
                  <w:sz w:val="20"/>
                  <w:szCs w:val="20"/>
                </w:rPr>
                <w:t xml:space="preserve">elegated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 w:rsidRPr="000A1074">
                <w:rPr>
                  <w:rFonts w:ascii="Times New Roman" w:hAnsi="Times New Roman" w:cs="Times New Roman"/>
                  <w:sz w:val="20"/>
                  <w:szCs w:val="20"/>
                </w:rPr>
                <w:t>egulation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2015/35</w:t>
              </w:r>
            </w:ins>
            <w:del w:id="74" w:author="Author">
              <w:r w:rsidR="00E13B16" w:rsidRPr="0054439E" w:rsidDel="000A1074">
                <w:rPr>
                  <w:rFonts w:ascii="Times New Roman" w:hAnsi="Times New Roman" w:cs="Times New Roman"/>
                  <w:sz w:val="20"/>
                  <w:szCs w:val="20"/>
                </w:rPr>
                <w:delText>This is the shareholder value in each ring-fenced fund</w:delText>
              </w:r>
            </w:del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Del="00E027AC" w:rsidRDefault="00F52E63" w:rsidP="004A564B">
            <w:pPr>
              <w:rPr>
                <w:del w:id="75" w:author="Author"/>
                <w:rFonts w:ascii="Times New Roman" w:hAnsi="Times New Roman" w:cs="Times New Roman"/>
                <w:sz w:val="20"/>
                <w:szCs w:val="20"/>
              </w:rPr>
            </w:pPr>
            <w:del w:id="76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C07</w:delText>
              </w:r>
              <w:r w:rsidR="004A564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E13B16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77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E13B16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F115.1:F115.n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</w:tcPr>
          <w:p w:rsidR="00E13B16" w:rsidRPr="0054439E" w:rsidRDefault="00277C5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78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Ring-fenced fund/ matching adjustment portfolio  -</w:delText>
              </w:r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 </w:delText>
              </w:r>
              <w:r w:rsidR="00E13B16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Own funds eligible for undertaking</w:delText>
              </w:r>
            </w:del>
          </w:p>
        </w:tc>
        <w:tc>
          <w:tcPr>
            <w:tcW w:w="4536" w:type="dxa"/>
          </w:tcPr>
          <w:p w:rsidR="00E13B16" w:rsidRPr="0054439E" w:rsidDel="00E027AC" w:rsidRDefault="00E13B16" w:rsidP="00A74627">
            <w:pPr>
              <w:rPr>
                <w:del w:id="79" w:author="Author"/>
                <w:rFonts w:ascii="Times New Roman" w:hAnsi="Times New Roman" w:cs="Times New Roman"/>
                <w:sz w:val="20"/>
                <w:szCs w:val="20"/>
              </w:rPr>
            </w:pPr>
            <w:del w:id="80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This is the own funds eligible of each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/matching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adjustme</w:delText>
              </w:r>
              <w:r w:rsidR="00277C56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portfolio</w:delText>
              </w:r>
              <w:r w:rsidR="00C83A3C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0135C3" w:rsidRPr="0054439E" w:rsidDel="00E027AC" w:rsidRDefault="00D10914" w:rsidP="00B45A9B">
            <w:pPr>
              <w:rPr>
                <w:del w:id="81" w:author="Author"/>
                <w:rFonts w:ascii="Times New Roman" w:hAnsi="Times New Roman" w:cs="Times New Roman"/>
                <w:sz w:val="20"/>
                <w:szCs w:val="20"/>
              </w:rPr>
            </w:pPr>
            <w:del w:id="82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R0010/</w:delText>
              </w:r>
              <w:r w:rsidR="00B45A9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C0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720</w:delText>
              </w:r>
            </w:del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83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B116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  <w:shd w:val="clear" w:color="auto" w:fill="auto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84" w:author="Author">
              <w:r w:rsidRPr="00D10914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isks outside any ring-fenced fund 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/matching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adjustment 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portfolios </w:delText>
              </w:r>
              <w:r w:rsidRPr="00D10914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- Notional SCR</w:delText>
              </w:r>
            </w:del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85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This is the notional SCR for risks outside any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or/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Del="00E027AC" w:rsidRDefault="00D10914" w:rsidP="00D10914">
            <w:pPr>
              <w:rPr>
                <w:del w:id="86" w:author="Author"/>
                <w:rFonts w:ascii="Times New Roman" w:hAnsi="Times New Roman" w:cs="Times New Roman"/>
                <w:sz w:val="20"/>
                <w:szCs w:val="20"/>
              </w:rPr>
            </w:pPr>
            <w:del w:id="87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R0010/C0730</w:delText>
              </w:r>
            </w:del>
          </w:p>
          <w:p w:rsidR="000135C3" w:rsidRPr="0054439E" w:rsidDel="00E027AC" w:rsidRDefault="000135C3" w:rsidP="00A74627">
            <w:pPr>
              <w:rPr>
                <w:del w:id="88" w:author="Author"/>
                <w:rFonts w:ascii="Times New Roman" w:hAnsi="Times New Roman" w:cs="Times New Roman"/>
                <w:sz w:val="20"/>
                <w:szCs w:val="20"/>
              </w:rPr>
            </w:pPr>
            <w:del w:id="89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C116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  <w:p w:rsidR="000135C3" w:rsidRPr="0054439E" w:rsidDel="00E027AC" w:rsidRDefault="000135C3" w:rsidP="000135C3">
            <w:pPr>
              <w:rPr>
                <w:del w:id="90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576C3B" w:rsidRPr="0054439E" w:rsidRDefault="00576C3B" w:rsidP="0054439E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1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Risks outside any ring-fenced fund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/matching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</w:delText>
              </w:r>
              <w:r w:rsidR="00D10914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otional SCR (negative results set to zero)</w:delText>
              </w:r>
            </w:del>
          </w:p>
        </w:tc>
        <w:tc>
          <w:tcPr>
            <w:tcW w:w="4536" w:type="dxa"/>
            <w:shd w:val="clear" w:color="auto" w:fill="auto"/>
          </w:tcPr>
          <w:p w:rsidR="00576C3B" w:rsidRPr="0054439E" w:rsidDel="00E027AC" w:rsidRDefault="00576C3B" w:rsidP="00A74627">
            <w:pPr>
              <w:rPr>
                <w:del w:id="92" w:author="Author"/>
                <w:rFonts w:ascii="Times New Roman" w:hAnsi="Times New Roman" w:cs="Times New Roman"/>
                <w:sz w:val="20"/>
                <w:szCs w:val="20"/>
              </w:rPr>
            </w:pPr>
            <w:del w:id="93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This is the notional SCR (with negative results set to zero) for risks outside any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/matching 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Del="00E027AC" w:rsidRDefault="00D10914" w:rsidP="00D10914">
            <w:pPr>
              <w:rPr>
                <w:del w:id="94" w:author="Author"/>
                <w:rFonts w:ascii="Times New Roman" w:hAnsi="Times New Roman" w:cs="Times New Roman"/>
                <w:sz w:val="20"/>
                <w:szCs w:val="20"/>
              </w:rPr>
            </w:pPr>
            <w:del w:id="95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R0010/C0740</w:delText>
              </w:r>
            </w:del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6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D116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  <w:shd w:val="clear" w:color="auto" w:fill="auto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7" w:author="Author">
              <w:r w:rsidRPr="00D10914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isks outside any ring-fenced fund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/matching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portfolios</w:delText>
              </w:r>
              <w:r w:rsidRPr="00D10914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Excess of assets over liabilities</w:delText>
              </w:r>
            </w:del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542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8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excess of assets over liabilities for 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risks outside any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/matching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Del="00E027AC" w:rsidRDefault="00D10914" w:rsidP="00D10914">
            <w:pPr>
              <w:rPr>
                <w:del w:id="99" w:author="Author"/>
                <w:rFonts w:ascii="Times New Roman" w:hAnsi="Times New Roman" w:cs="Times New Roman"/>
                <w:sz w:val="20"/>
                <w:szCs w:val="20"/>
              </w:rPr>
            </w:pPr>
            <w:del w:id="100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R0010/C0750</w:delText>
              </w:r>
            </w:del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1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E116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2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Risks outside any ring-fenced fund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matching portfolios 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– </w:delText>
              </w:r>
              <w:r w:rsidR="00D10914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hareholder value in risk-fenced funds</w:delText>
              </w:r>
            </w:del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3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This is the shareholder value for risks outside any ring-fenced fund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 matching adjustment 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</w:tr>
      <w:tr w:rsidR="00EE62F1" w:rsidRPr="00483E15" w:rsidTr="0054439E">
        <w:tc>
          <w:tcPr>
            <w:tcW w:w="1668" w:type="dxa"/>
            <w:shd w:val="clear" w:color="auto" w:fill="auto"/>
          </w:tcPr>
          <w:p w:rsidR="00D10914" w:rsidRPr="0054439E" w:rsidDel="00E027AC" w:rsidRDefault="00D10914" w:rsidP="00D10914">
            <w:pPr>
              <w:rPr>
                <w:del w:id="104" w:author="Author"/>
                <w:rFonts w:ascii="Times New Roman" w:hAnsi="Times New Roman" w:cs="Times New Roman"/>
                <w:sz w:val="20"/>
                <w:szCs w:val="20"/>
              </w:rPr>
            </w:pPr>
            <w:del w:id="105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R0010/C0760</w:delText>
              </w:r>
            </w:del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6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F116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7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Risks outside any ring-fenced fund – </w:delText>
              </w:r>
              <w:r w:rsidR="00D10914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O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wn funds eligible for undertaking</w:delText>
              </w:r>
            </w:del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8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This is the own funds eligible for risks outside any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/matching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Del="00E027AC" w:rsidRDefault="00D10914" w:rsidP="00B45A9B">
            <w:pPr>
              <w:rPr>
                <w:del w:id="109" w:author="Author"/>
                <w:rFonts w:ascii="Times New Roman" w:hAnsi="Times New Roman" w:cs="Times New Roman"/>
                <w:sz w:val="20"/>
                <w:szCs w:val="20"/>
              </w:rPr>
            </w:pPr>
            <w:del w:id="110" w:author="Author"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R0020/</w:delText>
              </w:r>
              <w:r w:rsidR="00B45A9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C0</w:delText>
              </w:r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740</w:delText>
              </w:r>
            </w:del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1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D117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2" w:author="Author">
              <w:r w:rsidRPr="00D658F9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Total e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xcess of assets over liabilities  for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ring-fenced funds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and matching adjustment portfolios</w:delText>
              </w:r>
            </w:del>
          </w:p>
        </w:tc>
        <w:tc>
          <w:tcPr>
            <w:tcW w:w="4536" w:type="dxa"/>
          </w:tcPr>
          <w:p w:rsidR="00576C3B" w:rsidRPr="0054439E" w:rsidDel="00E027AC" w:rsidRDefault="00576C3B" w:rsidP="00576C3B">
            <w:pPr>
              <w:rPr>
                <w:del w:id="113" w:author="Author"/>
                <w:rFonts w:ascii="Times New Roman" w:hAnsi="Times New Roman" w:cs="Times New Roman"/>
                <w:sz w:val="20"/>
                <w:szCs w:val="20"/>
              </w:rPr>
            </w:pPr>
            <w:del w:id="114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total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of excess of assets over liabilities </w:delText>
              </w:r>
              <w:r w:rsidRPr="0054439E" w:rsidDel="00EC7BB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for 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ring-fenced funds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 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matching </w:delText>
              </w:r>
              <w:r w:rsidR="00542791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adjustment 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portfolios</w:delText>
              </w:r>
              <w:r w:rsidR="00D221AB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  <w:p w:rsidR="00576C3B" w:rsidRPr="0054439E" w:rsidRDefault="00576C3B" w:rsidP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Del="00E027AC" w:rsidRDefault="00D10914" w:rsidP="004A564B">
            <w:pPr>
              <w:rPr>
                <w:del w:id="115" w:author="Author"/>
                <w:rFonts w:ascii="Times New Roman" w:hAnsi="Times New Roman" w:cs="Times New Roman"/>
                <w:sz w:val="20"/>
                <w:szCs w:val="20"/>
              </w:rPr>
            </w:pPr>
            <w:del w:id="116" w:author="Author"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R0020/</w:delText>
              </w:r>
              <w:r w:rsidR="00B45A9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C07</w:delText>
              </w:r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60</w:delText>
              </w:r>
            </w:del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7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F117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835" w:type="dxa"/>
          </w:tcPr>
          <w:p w:rsidR="00576C3B" w:rsidRPr="0054439E" w:rsidRDefault="00F22961" w:rsidP="00555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8" w:author="Author">
              <w:r w:rsidRPr="00D658F9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Total </w:delText>
              </w:r>
              <w:r w:rsidR="00555642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o</w:delText>
              </w:r>
              <w:r w:rsidR="00555642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wn </w:delText>
              </w:r>
              <w:r w:rsidR="00576C3B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funds eligible for undertaking </w:delText>
              </w:r>
            </w:del>
          </w:p>
        </w:tc>
        <w:tc>
          <w:tcPr>
            <w:tcW w:w="4536" w:type="dxa"/>
          </w:tcPr>
          <w:p w:rsidR="00576C3B" w:rsidRPr="0054439E" w:rsidRDefault="00576C3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9" w:author="Author"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total own funds eligible for </w:delText>
              </w:r>
              <w:r w:rsidR="003855E9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the 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undertaking in ring-fenced funds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/matching 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plus the own funds covering the risks outside of any ring-fenced fund</w:delText>
              </w:r>
              <w:r w:rsidR="00CB2788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/matching portfolios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D10914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20" w:author="Author"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R0030/</w:delText>
              </w:r>
            </w:del>
            <w:r w:rsidR="00A7250C"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del w:id="121" w:author="Author">
              <w:r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ins w:id="122" w:author="Author">
              <w:r w:rsidR="00E027AC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r w:rsidR="00A7250C"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ins w:id="123" w:author="Author">
              <w:r w:rsidR="00600467">
                <w:rPr>
                  <w:rFonts w:ascii="Times New Roman" w:hAnsi="Times New Roman" w:cs="Times New Roman"/>
                  <w:sz w:val="20"/>
                  <w:szCs w:val="20"/>
                </w:rPr>
                <w:t>/R0010</w:t>
              </w:r>
            </w:ins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F118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576C3B" w:rsidRPr="0054439E" w:rsidRDefault="00576C3B" w:rsidP="00A9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ing fenced funds/matching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ins w:id="124" w:author="Author">
              <w:r w:rsidR="00E027AC"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  <w:r w:rsidR="00E027AC" w:rsidRPr="00E027AC">
                <w:rPr>
                  <w:rFonts w:ascii="Times New Roman" w:hAnsi="Times New Roman" w:cs="Times New Roman"/>
                  <w:sz w:val="20"/>
                  <w:szCs w:val="20"/>
                </w:rPr>
                <w:t>Adjustment for restricted own fund items in respect of matching adjustment portfolios and ring fenced funds</w:t>
              </w:r>
            </w:ins>
            <w:del w:id="125" w:author="Author">
              <w:r w:rsidR="00A9085A"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  <w:r w:rsidRPr="0054439E" w:rsidDel="00E027A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deduction</w:delText>
              </w:r>
            </w:del>
          </w:p>
        </w:tc>
        <w:tc>
          <w:tcPr>
            <w:tcW w:w="4536" w:type="dxa"/>
          </w:tcPr>
          <w:p w:rsidR="00576C3B" w:rsidRPr="0054439E" w:rsidRDefault="00576C3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total deduction for ring-fenced funds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and 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0467" w:rsidRPr="00483E15" w:rsidTr="00600467">
        <w:trPr>
          <w:ins w:id="126" w:author="Author"/>
        </w:trPr>
        <w:tc>
          <w:tcPr>
            <w:tcW w:w="1668" w:type="dxa"/>
          </w:tcPr>
          <w:p w:rsidR="00600467" w:rsidRPr="0054439E" w:rsidRDefault="00600467" w:rsidP="00943B2C">
            <w:pPr>
              <w:rPr>
                <w:ins w:id="127" w:author="Author"/>
                <w:rFonts w:ascii="Times New Roman" w:hAnsi="Times New Roman" w:cs="Times New Roman"/>
                <w:sz w:val="20"/>
                <w:szCs w:val="20"/>
              </w:rPr>
            </w:pPr>
            <w:ins w:id="128" w:author="Author"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>C07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/R0020</w:t>
              </w:r>
            </w:ins>
          </w:p>
        </w:tc>
        <w:tc>
          <w:tcPr>
            <w:tcW w:w="2835" w:type="dxa"/>
          </w:tcPr>
          <w:p w:rsidR="00600467" w:rsidRPr="0054439E" w:rsidRDefault="00600467" w:rsidP="00943B2C">
            <w:pPr>
              <w:rPr>
                <w:ins w:id="129" w:author="Author"/>
                <w:rFonts w:ascii="Times New Roman" w:hAnsi="Times New Roman" w:cs="Times New Roman"/>
                <w:sz w:val="20"/>
                <w:szCs w:val="20"/>
              </w:rPr>
            </w:pPr>
            <w:ins w:id="130" w:author="Author"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>Ring fenced funds/matching adjustment portfolio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  <w:r w:rsidRPr="00E027AC">
                <w:rPr>
                  <w:rFonts w:ascii="Times New Roman" w:hAnsi="Times New Roman" w:cs="Times New Roman"/>
                  <w:sz w:val="20"/>
                  <w:szCs w:val="20"/>
                </w:rPr>
                <w:t>Adjustment for restricted own fund items in respect of matching adjustment portfolios and ring fenced funds</w:t>
              </w:r>
            </w:ins>
          </w:p>
        </w:tc>
        <w:tc>
          <w:tcPr>
            <w:tcW w:w="4536" w:type="dxa"/>
          </w:tcPr>
          <w:p w:rsidR="00600467" w:rsidRPr="0054439E" w:rsidRDefault="00600467" w:rsidP="00943B2C">
            <w:pPr>
              <w:rPr>
                <w:ins w:id="131" w:author="Author"/>
                <w:rFonts w:ascii="Times New Roman" w:hAnsi="Times New Roman" w:cs="Times New Roman"/>
                <w:sz w:val="20"/>
                <w:szCs w:val="20"/>
              </w:rPr>
            </w:pPr>
            <w:ins w:id="132" w:author="Author"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 xml:space="preserve">This is the deduction for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each </w:t>
              </w:r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>ring-fenced fund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54439E">
                <w:rPr>
                  <w:rFonts w:ascii="Times New Roman" w:hAnsi="Times New Roman" w:cs="Times New Roman"/>
                  <w:sz w:val="20"/>
                  <w:szCs w:val="20"/>
                </w:rPr>
                <w:t>matching adjustment portfolio.</w:t>
              </w:r>
            </w:ins>
          </w:p>
        </w:tc>
      </w:tr>
    </w:tbl>
    <w:p w:rsidR="006C043D" w:rsidRPr="0054439E" w:rsidRDefault="006C043D">
      <w:pPr>
        <w:rPr>
          <w:rFonts w:ascii="Times New Roman" w:hAnsi="Times New Roman" w:cs="Times New Roman"/>
          <w:sz w:val="20"/>
          <w:szCs w:val="20"/>
        </w:rPr>
      </w:pPr>
    </w:p>
    <w:sectPr w:rsidR="006C043D" w:rsidRPr="00544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81" w:rsidRDefault="00385981" w:rsidP="004128AD">
      <w:pPr>
        <w:spacing w:after="0" w:line="240" w:lineRule="auto"/>
      </w:pPr>
      <w:r>
        <w:separator/>
      </w:r>
    </w:p>
  </w:endnote>
  <w:end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81" w:rsidRDefault="00385981" w:rsidP="004128AD">
      <w:pPr>
        <w:spacing w:after="0" w:line="240" w:lineRule="auto"/>
      </w:pPr>
      <w:r>
        <w:separator/>
      </w:r>
    </w:p>
  </w:footnote>
  <w:foot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37F22"/>
    <w:multiLevelType w:val="hybridMultilevel"/>
    <w:tmpl w:val="61F43B5A"/>
    <w:lvl w:ilvl="0" w:tplc="4A8A1B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F2190"/>
    <w:rsid w:val="000135C3"/>
    <w:rsid w:val="00020276"/>
    <w:rsid w:val="00057779"/>
    <w:rsid w:val="00063FBA"/>
    <w:rsid w:val="0006591C"/>
    <w:rsid w:val="000A1074"/>
    <w:rsid w:val="000A559F"/>
    <w:rsid w:val="000F7A79"/>
    <w:rsid w:val="0013263C"/>
    <w:rsid w:val="001728F2"/>
    <w:rsid w:val="001C6A32"/>
    <w:rsid w:val="001F2190"/>
    <w:rsid w:val="001F7906"/>
    <w:rsid w:val="00261A22"/>
    <w:rsid w:val="00274645"/>
    <w:rsid w:val="00277AB3"/>
    <w:rsid w:val="00277C56"/>
    <w:rsid w:val="0028005A"/>
    <w:rsid w:val="002A4561"/>
    <w:rsid w:val="002F50BC"/>
    <w:rsid w:val="002F61F0"/>
    <w:rsid w:val="003160BB"/>
    <w:rsid w:val="003308DE"/>
    <w:rsid w:val="0038208C"/>
    <w:rsid w:val="003855E9"/>
    <w:rsid w:val="00385981"/>
    <w:rsid w:val="003C50ED"/>
    <w:rsid w:val="004000F9"/>
    <w:rsid w:val="004128AD"/>
    <w:rsid w:val="00420AB5"/>
    <w:rsid w:val="004371A8"/>
    <w:rsid w:val="00473C96"/>
    <w:rsid w:val="00483E15"/>
    <w:rsid w:val="004A564B"/>
    <w:rsid w:val="004C176B"/>
    <w:rsid w:val="004C22F2"/>
    <w:rsid w:val="004D0432"/>
    <w:rsid w:val="004F6B3C"/>
    <w:rsid w:val="00514748"/>
    <w:rsid w:val="00542791"/>
    <w:rsid w:val="0054439E"/>
    <w:rsid w:val="00555642"/>
    <w:rsid w:val="00557FD4"/>
    <w:rsid w:val="00576C3B"/>
    <w:rsid w:val="00580F13"/>
    <w:rsid w:val="0058465E"/>
    <w:rsid w:val="005E364B"/>
    <w:rsid w:val="00600467"/>
    <w:rsid w:val="00645B8C"/>
    <w:rsid w:val="00664338"/>
    <w:rsid w:val="00667EBF"/>
    <w:rsid w:val="006746C2"/>
    <w:rsid w:val="00693FC5"/>
    <w:rsid w:val="006C043D"/>
    <w:rsid w:val="00766EA8"/>
    <w:rsid w:val="007824B6"/>
    <w:rsid w:val="007B251A"/>
    <w:rsid w:val="007C7228"/>
    <w:rsid w:val="00802079"/>
    <w:rsid w:val="008356F9"/>
    <w:rsid w:val="00841EE8"/>
    <w:rsid w:val="00845298"/>
    <w:rsid w:val="00852CAD"/>
    <w:rsid w:val="008B2E87"/>
    <w:rsid w:val="008B7221"/>
    <w:rsid w:val="008E21DF"/>
    <w:rsid w:val="008E4CC0"/>
    <w:rsid w:val="008F4FC8"/>
    <w:rsid w:val="00912259"/>
    <w:rsid w:val="00960D13"/>
    <w:rsid w:val="009C4DB1"/>
    <w:rsid w:val="009D1E95"/>
    <w:rsid w:val="00A01915"/>
    <w:rsid w:val="00A2508A"/>
    <w:rsid w:val="00A65BD0"/>
    <w:rsid w:val="00A7250C"/>
    <w:rsid w:val="00A73D25"/>
    <w:rsid w:val="00A74627"/>
    <w:rsid w:val="00A9085A"/>
    <w:rsid w:val="00A92C55"/>
    <w:rsid w:val="00A942FA"/>
    <w:rsid w:val="00AC58B5"/>
    <w:rsid w:val="00AE746D"/>
    <w:rsid w:val="00AF3395"/>
    <w:rsid w:val="00B45A9B"/>
    <w:rsid w:val="00B541DC"/>
    <w:rsid w:val="00BA5550"/>
    <w:rsid w:val="00BA7F32"/>
    <w:rsid w:val="00BE3A5D"/>
    <w:rsid w:val="00C4022F"/>
    <w:rsid w:val="00C649A6"/>
    <w:rsid w:val="00C83A3C"/>
    <w:rsid w:val="00CB2788"/>
    <w:rsid w:val="00CB56BC"/>
    <w:rsid w:val="00CB68B6"/>
    <w:rsid w:val="00CC1EA6"/>
    <w:rsid w:val="00CC2600"/>
    <w:rsid w:val="00CC3EBB"/>
    <w:rsid w:val="00CD4A52"/>
    <w:rsid w:val="00CE0373"/>
    <w:rsid w:val="00CE6269"/>
    <w:rsid w:val="00D10914"/>
    <w:rsid w:val="00D20DCD"/>
    <w:rsid w:val="00D221AB"/>
    <w:rsid w:val="00D422A6"/>
    <w:rsid w:val="00D658F9"/>
    <w:rsid w:val="00D87E33"/>
    <w:rsid w:val="00DC417C"/>
    <w:rsid w:val="00DD61EC"/>
    <w:rsid w:val="00DD6A8A"/>
    <w:rsid w:val="00DE541C"/>
    <w:rsid w:val="00DF3E9D"/>
    <w:rsid w:val="00E027AC"/>
    <w:rsid w:val="00E12966"/>
    <w:rsid w:val="00E13B16"/>
    <w:rsid w:val="00E17B69"/>
    <w:rsid w:val="00E56899"/>
    <w:rsid w:val="00EA2274"/>
    <w:rsid w:val="00EA27E8"/>
    <w:rsid w:val="00EC7BBA"/>
    <w:rsid w:val="00ED046B"/>
    <w:rsid w:val="00EE57FA"/>
    <w:rsid w:val="00EE62F1"/>
    <w:rsid w:val="00F22961"/>
    <w:rsid w:val="00F24258"/>
    <w:rsid w:val="00F52E63"/>
    <w:rsid w:val="00FC7093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1982</Words>
  <Characters>11302</Characters>
  <Application>Microsoft Office Word</Application>
  <DocSecurity>0</DocSecurity>
  <Lines>94</Lines>
  <Paragraphs>26</Paragraphs>
  <ScaleCrop>false</ScaleCrop>
  <Company/>
  <LinksUpToDate>false</LinksUpToDate>
  <CharactersWithSpaces>13258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2015-07-02T23:18:00Z</dcterms:created>
  <dcterms:modified xsi:type="dcterms:W3CDTF">2015-07-02T23:18:00Z</dcterms:modified>
</cp:coreProperties>
</file>